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B572204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23672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12A045C6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222B61">
        <w:rPr>
          <w:rFonts w:ascii="Arial" w:hAnsi="Arial" w:cs="Arial"/>
          <w:b/>
          <w:sz w:val="20"/>
        </w:rPr>
        <w:t xml:space="preserve"> – vyšší třídy 4x4</w:t>
      </w:r>
      <w:r w:rsidR="001C73F6">
        <w:rPr>
          <w:rFonts w:ascii="Arial" w:hAnsi="Arial" w:cs="Arial"/>
          <w:b/>
          <w:sz w:val="20"/>
        </w:rPr>
        <w:t xml:space="preserve"> – část 4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5CA4CB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3T08:19:00Z" w16du:dateUtc="2025-04-03T06:19:00Z">
              <w:r w:rsidR="00AC5171">
                <w:rPr>
                  <w:rFonts w:ascii="Arial" w:hAnsi="Arial" w:cs="Arial"/>
                  <w:noProof w:val="0"/>
                  <w:color w:val="000000"/>
                  <w:sz w:val="20"/>
                </w:rPr>
                <w:t>3000</w:t>
              </w:r>
            </w:ins>
            <w:del w:id="2" w:author="Bártek, Jan" w:date="2025-04-03T08:19:00Z" w16du:dateUtc="2025-04-03T06:19:00Z">
              <w:r w:rsidR="00E97A3A" w:rsidDel="00AC5171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9C2439" w:rsidDel="00AC5171">
                <w:rPr>
                  <w:rFonts w:ascii="Arial" w:hAnsi="Arial" w:cs="Arial"/>
                  <w:noProof w:val="0"/>
                  <w:color w:val="000000"/>
                  <w:sz w:val="20"/>
                </w:rPr>
                <w:delText>800</w:delText>
              </w:r>
            </w:del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B750EDB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C14D3C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CD07637" w:rsidR="007524B9" w:rsidRPr="0071228E" w:rsidRDefault="002A570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4x4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C628AD8" w:rsidR="007524B9" w:rsidRPr="00C41181" w:rsidDel="00120B77" w:rsidRDefault="0013549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112D8">
              <w:rPr>
                <w:rFonts w:ascii="Arial" w:hAnsi="Arial" w:cs="Arial"/>
                <w:noProof w:val="0"/>
                <w:sz w:val="20"/>
              </w:rPr>
              <w:t>Head-up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D78CD" w:rsidRPr="0071228E" w14:paraId="088A451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A00708F" w14:textId="64C399E3" w:rsidR="007D78CD" w:rsidRDefault="007D78CD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ins w:id="3" w:author="Bártek, Jan" w:date="2025-04-02T15:49:00Z" w16du:dateUtc="2025-04-02T13:49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AECC7" w14:textId="4D23B14B" w:rsidR="007D78CD" w:rsidRPr="00531CDC" w:rsidRDefault="007D78CD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7D9F8" w14:textId="77777777" w:rsidR="00236722" w:rsidRPr="00203176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48C1F687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41B8790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3F2C7614" w14:textId="77777777" w:rsidR="00236722" w:rsidRPr="00B87BA5" w:rsidRDefault="00236722" w:rsidP="00236722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549F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3F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2B61"/>
    <w:rsid w:val="00225160"/>
    <w:rsid w:val="0022624D"/>
    <w:rsid w:val="00227F55"/>
    <w:rsid w:val="0023290E"/>
    <w:rsid w:val="00236722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1F76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90811"/>
    <w:rsid w:val="0049219C"/>
    <w:rsid w:val="004939AA"/>
    <w:rsid w:val="004A25A5"/>
    <w:rsid w:val="004A56F2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112D8"/>
    <w:rsid w:val="00513962"/>
    <w:rsid w:val="005252AB"/>
    <w:rsid w:val="005329B7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768F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2410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54925"/>
    <w:rsid w:val="00762314"/>
    <w:rsid w:val="00775BD4"/>
    <w:rsid w:val="0078274A"/>
    <w:rsid w:val="007928F3"/>
    <w:rsid w:val="007932F8"/>
    <w:rsid w:val="007A5065"/>
    <w:rsid w:val="007A56B5"/>
    <w:rsid w:val="007B08BA"/>
    <w:rsid w:val="007B1023"/>
    <w:rsid w:val="007B28AD"/>
    <w:rsid w:val="007B2F8D"/>
    <w:rsid w:val="007B5B0C"/>
    <w:rsid w:val="007C4836"/>
    <w:rsid w:val="007C6066"/>
    <w:rsid w:val="007C7537"/>
    <w:rsid w:val="007D78CD"/>
    <w:rsid w:val="00802797"/>
    <w:rsid w:val="00807938"/>
    <w:rsid w:val="008126D1"/>
    <w:rsid w:val="00815D05"/>
    <w:rsid w:val="00825086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A6C47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47EDE"/>
    <w:rsid w:val="0095256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5171"/>
    <w:rsid w:val="00AC7F75"/>
    <w:rsid w:val="00AD771A"/>
    <w:rsid w:val="00AE00B3"/>
    <w:rsid w:val="00AE30D0"/>
    <w:rsid w:val="00AE6532"/>
    <w:rsid w:val="00AE7A4C"/>
    <w:rsid w:val="00AF5E82"/>
    <w:rsid w:val="00B115F9"/>
    <w:rsid w:val="00B14995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CE4C6B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74ACB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3</cp:revision>
  <dcterms:created xsi:type="dcterms:W3CDTF">2025-04-02T14:03:00Z</dcterms:created>
  <dcterms:modified xsi:type="dcterms:W3CDTF">2025-04-03T06:19:00Z</dcterms:modified>
</cp:coreProperties>
</file>